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DD0" w:rsidRPr="004A0D86" w:rsidRDefault="006E3B98" w:rsidP="00C52DD0">
      <w:pPr>
        <w:spacing w:line="540" w:lineRule="exact"/>
        <w:jc w:val="center"/>
        <w:rPr>
          <w:rFonts w:asciiTheme="majorEastAsia" w:eastAsiaTheme="majorEastAsia" w:hAnsiTheme="majorEastAsia"/>
          <w:sz w:val="44"/>
        </w:rPr>
      </w:pPr>
      <w:r w:rsidRPr="006E3B98">
        <w:rPr>
          <w:rFonts w:asciiTheme="majorEastAsia" w:eastAsiaTheme="majorEastAsia" w:hAnsiTheme="majorEastAsia" w:hint="eastAsia"/>
          <w:sz w:val="44"/>
        </w:rPr>
        <w:t>深</w:t>
      </w:r>
      <w:r w:rsidRPr="006E3B98">
        <w:rPr>
          <w:rFonts w:asciiTheme="majorEastAsia" w:eastAsiaTheme="majorEastAsia" w:hAnsiTheme="majorEastAsia"/>
          <w:sz w:val="44"/>
        </w:rPr>
        <w:t xml:space="preserve">  </w:t>
      </w:r>
      <w:r w:rsidRPr="006E3B98">
        <w:rPr>
          <w:rFonts w:asciiTheme="majorEastAsia" w:eastAsiaTheme="majorEastAsia" w:hAnsiTheme="majorEastAsia" w:hint="eastAsia"/>
          <w:sz w:val="44"/>
        </w:rPr>
        <w:t>圳</w:t>
      </w:r>
      <w:r w:rsidRPr="006E3B98">
        <w:rPr>
          <w:rFonts w:asciiTheme="majorEastAsia" w:eastAsiaTheme="majorEastAsia" w:hAnsiTheme="majorEastAsia"/>
          <w:sz w:val="44"/>
        </w:rPr>
        <w:t xml:space="preserve">  </w:t>
      </w:r>
      <w:r w:rsidRPr="006E3B98">
        <w:rPr>
          <w:rFonts w:asciiTheme="majorEastAsia" w:eastAsiaTheme="majorEastAsia" w:hAnsiTheme="majorEastAsia" w:hint="eastAsia"/>
          <w:sz w:val="44"/>
        </w:rPr>
        <w:t>市</w:t>
      </w:r>
      <w:r w:rsidRPr="006E3B98">
        <w:rPr>
          <w:rFonts w:asciiTheme="majorEastAsia" w:eastAsiaTheme="majorEastAsia" w:hAnsiTheme="majorEastAsia"/>
          <w:sz w:val="44"/>
        </w:rPr>
        <w:t xml:space="preserve">  </w:t>
      </w:r>
      <w:r w:rsidRPr="006E3B98">
        <w:rPr>
          <w:rFonts w:asciiTheme="majorEastAsia" w:eastAsiaTheme="majorEastAsia" w:hAnsiTheme="majorEastAsia" w:hint="eastAsia"/>
          <w:sz w:val="44"/>
        </w:rPr>
        <w:t>人</w:t>
      </w:r>
      <w:r w:rsidRPr="006E3B98">
        <w:rPr>
          <w:rFonts w:asciiTheme="majorEastAsia" w:eastAsiaTheme="majorEastAsia" w:hAnsiTheme="majorEastAsia"/>
          <w:sz w:val="44"/>
        </w:rPr>
        <w:t xml:space="preserve">  </w:t>
      </w:r>
      <w:r w:rsidRPr="006E3B98">
        <w:rPr>
          <w:rFonts w:asciiTheme="majorEastAsia" w:eastAsiaTheme="majorEastAsia" w:hAnsiTheme="majorEastAsia" w:hint="eastAsia"/>
          <w:sz w:val="44"/>
        </w:rPr>
        <w:t>民</w:t>
      </w:r>
      <w:r w:rsidRPr="006E3B98">
        <w:rPr>
          <w:rFonts w:asciiTheme="majorEastAsia" w:eastAsiaTheme="majorEastAsia" w:hAnsiTheme="majorEastAsia"/>
          <w:sz w:val="44"/>
        </w:rPr>
        <w:t xml:space="preserve">  </w:t>
      </w:r>
      <w:r w:rsidRPr="006E3B98">
        <w:rPr>
          <w:rFonts w:asciiTheme="majorEastAsia" w:eastAsiaTheme="majorEastAsia" w:hAnsiTheme="majorEastAsia" w:hint="eastAsia"/>
          <w:sz w:val="44"/>
        </w:rPr>
        <w:t>政</w:t>
      </w:r>
      <w:r w:rsidRPr="006E3B98">
        <w:rPr>
          <w:rFonts w:asciiTheme="majorEastAsia" w:eastAsiaTheme="majorEastAsia" w:hAnsiTheme="majorEastAsia"/>
          <w:sz w:val="44"/>
        </w:rPr>
        <w:t xml:space="preserve">  </w:t>
      </w:r>
      <w:r w:rsidRPr="006E3B98">
        <w:rPr>
          <w:rFonts w:asciiTheme="majorEastAsia" w:eastAsiaTheme="majorEastAsia" w:hAnsiTheme="majorEastAsia" w:hint="eastAsia"/>
          <w:sz w:val="44"/>
        </w:rPr>
        <w:t>府</w:t>
      </w:r>
    </w:p>
    <w:p w:rsidR="00B715DB" w:rsidRPr="001755A0" w:rsidRDefault="006E3B98" w:rsidP="00B715DB">
      <w:pPr>
        <w:spacing w:line="540" w:lineRule="exact"/>
        <w:jc w:val="center"/>
        <w:rPr>
          <w:rFonts w:asciiTheme="majorEastAsia" w:eastAsiaTheme="majorEastAsia" w:hAnsiTheme="majorEastAsia"/>
          <w:b/>
          <w:bCs/>
          <w:sz w:val="44"/>
        </w:rPr>
      </w:pPr>
      <w:r w:rsidRPr="006E3B98">
        <w:rPr>
          <w:rFonts w:asciiTheme="majorEastAsia" w:eastAsiaTheme="majorEastAsia" w:hAnsiTheme="majorEastAsia" w:hint="eastAsia"/>
          <w:b/>
          <w:bCs/>
          <w:sz w:val="44"/>
        </w:rPr>
        <w:t>行政复议决定书</w:t>
      </w:r>
    </w:p>
    <w:p w:rsidR="00B715DB" w:rsidRPr="001755A0" w:rsidRDefault="00B715DB" w:rsidP="00B715DB">
      <w:pPr>
        <w:spacing w:line="540" w:lineRule="exact"/>
        <w:ind w:firstLineChars="200" w:firstLine="640"/>
        <w:rPr>
          <w:rFonts w:ascii="仿宋_GB2312" w:eastAsia="仿宋_GB2312"/>
          <w:sz w:val="32"/>
          <w:szCs w:val="32"/>
        </w:rPr>
      </w:pPr>
    </w:p>
    <w:p w:rsidR="006E3B98" w:rsidRDefault="00B715DB" w:rsidP="006E3B98">
      <w:pPr>
        <w:spacing w:line="540" w:lineRule="exact"/>
        <w:ind w:firstLineChars="1650" w:firstLine="5280"/>
        <w:rPr>
          <w:rFonts w:ascii="仿宋_GB2312" w:eastAsia="仿宋_GB2312"/>
          <w:sz w:val="32"/>
          <w:szCs w:val="32"/>
        </w:rPr>
      </w:pPr>
      <w:r>
        <w:rPr>
          <w:rFonts w:ascii="仿宋_GB2312" w:eastAsia="仿宋_GB2312" w:hint="eastAsia"/>
          <w:sz w:val="32"/>
          <w:szCs w:val="32"/>
        </w:rPr>
        <w:t>深府行复〔2020〕1376号</w:t>
      </w:r>
    </w:p>
    <w:p w:rsidR="006E3B98" w:rsidRDefault="006E3B98" w:rsidP="006E3B98">
      <w:pPr>
        <w:spacing w:line="540" w:lineRule="exact"/>
        <w:ind w:firstLineChars="200" w:firstLine="640"/>
        <w:rPr>
          <w:rFonts w:ascii="仿宋_GB2312" w:eastAsia="仿宋_GB2312"/>
          <w:sz w:val="32"/>
          <w:szCs w:val="32"/>
        </w:rPr>
      </w:pPr>
    </w:p>
    <w:p w:rsidR="006E3B98" w:rsidRDefault="00B715DB" w:rsidP="0055721D">
      <w:pPr>
        <w:spacing w:line="540" w:lineRule="exact"/>
        <w:ind w:firstLineChars="200" w:firstLine="640"/>
        <w:rPr>
          <w:rFonts w:ascii="仿宋_GB2312" w:eastAsia="仿宋_GB2312"/>
          <w:sz w:val="32"/>
        </w:rPr>
      </w:pPr>
      <w:r>
        <w:rPr>
          <w:rFonts w:ascii="黑体" w:eastAsia="黑体" w:hint="eastAsia"/>
          <w:bCs/>
          <w:sz w:val="32"/>
        </w:rPr>
        <w:t>申请人：</w:t>
      </w:r>
      <w:r>
        <w:rPr>
          <w:rFonts w:eastAsia="仿宋_GB2312" w:hint="eastAsia"/>
          <w:sz w:val="32"/>
        </w:rPr>
        <w:t>阮</w:t>
      </w:r>
      <w:r w:rsidR="0055721D">
        <w:rPr>
          <w:rFonts w:eastAsia="仿宋_GB2312" w:hint="eastAsia"/>
          <w:sz w:val="32"/>
        </w:rPr>
        <w:t>某</w:t>
      </w:r>
    </w:p>
    <w:p w:rsidR="006E3B98" w:rsidRDefault="00B715DB" w:rsidP="006E3B98">
      <w:pPr>
        <w:spacing w:line="540" w:lineRule="exact"/>
        <w:ind w:firstLineChars="200" w:firstLine="640"/>
        <w:rPr>
          <w:rFonts w:ascii="仿宋_GB2312" w:eastAsia="仿宋_GB2312" w:hAnsi="方正黑体_GBK" w:hint="eastAsia"/>
          <w:sz w:val="32"/>
          <w:szCs w:val="32"/>
        </w:rPr>
      </w:pPr>
      <w:r>
        <w:rPr>
          <w:rFonts w:ascii="黑体" w:eastAsia="黑体" w:hint="eastAsia"/>
          <w:bCs/>
          <w:sz w:val="32"/>
        </w:rPr>
        <w:t>被申请人：</w:t>
      </w:r>
      <w:r>
        <w:rPr>
          <w:rFonts w:ascii="仿宋_GB2312" w:eastAsia="仿宋_GB2312" w:hAnsi="方正黑体_GBK" w:hint="eastAsia"/>
          <w:sz w:val="32"/>
          <w:szCs w:val="32"/>
        </w:rPr>
        <w:t>深圳市市场监督</w:t>
      </w:r>
      <w:r w:rsidR="001755A0">
        <w:rPr>
          <w:rFonts w:ascii="仿宋_GB2312" w:eastAsia="仿宋_GB2312" w:hAnsi="方正黑体_GBK" w:hint="eastAsia"/>
          <w:sz w:val="32"/>
          <w:szCs w:val="32"/>
        </w:rPr>
        <w:t>管理局罗湖监管局</w:t>
      </w:r>
    </w:p>
    <w:p w:rsidR="006E3B98" w:rsidRDefault="00B715DB" w:rsidP="006E3B98">
      <w:pPr>
        <w:spacing w:line="540" w:lineRule="exact"/>
        <w:ind w:firstLineChars="200" w:firstLine="640"/>
        <w:rPr>
          <w:rFonts w:ascii="仿宋_GB2312" w:eastAsia="仿宋_GB2312" w:hAnsi="Arial" w:cs="Arial"/>
          <w:sz w:val="32"/>
          <w:szCs w:val="32"/>
        </w:rPr>
      </w:pPr>
      <w:r>
        <w:rPr>
          <w:rFonts w:eastAsia="仿宋_GB2312" w:hint="eastAsia"/>
          <w:sz w:val="32"/>
        </w:rPr>
        <w:t>地址：</w:t>
      </w:r>
      <w:r>
        <w:rPr>
          <w:rFonts w:ascii="仿宋_GB2312" w:eastAsia="仿宋_GB2312" w:hAnsi="Arial" w:cs="Arial" w:hint="eastAsia"/>
          <w:sz w:val="32"/>
          <w:szCs w:val="32"/>
        </w:rPr>
        <w:t>深圳市</w:t>
      </w:r>
      <w:r w:rsidR="001755A0">
        <w:rPr>
          <w:rFonts w:ascii="仿宋_GB2312" w:eastAsia="仿宋_GB2312" w:hAnsi="Arial" w:cs="Arial" w:hint="eastAsia"/>
          <w:sz w:val="32"/>
          <w:szCs w:val="32"/>
        </w:rPr>
        <w:t>罗湖区沿河北</w:t>
      </w:r>
      <w:r>
        <w:rPr>
          <w:rFonts w:ascii="仿宋_GB2312" w:eastAsia="仿宋_GB2312" w:hAnsi="Arial" w:cs="Arial" w:hint="eastAsia"/>
          <w:sz w:val="32"/>
          <w:szCs w:val="32"/>
        </w:rPr>
        <w:t>路</w:t>
      </w:r>
      <w:r w:rsidR="001755A0">
        <w:rPr>
          <w:rFonts w:ascii="仿宋_GB2312" w:eastAsia="仿宋_GB2312" w:hAnsi="Arial" w:cs="Arial" w:hint="eastAsia"/>
          <w:sz w:val="32"/>
          <w:szCs w:val="32"/>
        </w:rPr>
        <w:t>2003</w:t>
      </w:r>
      <w:r>
        <w:rPr>
          <w:rFonts w:ascii="仿宋_GB2312" w:eastAsia="仿宋_GB2312" w:hAnsi="Arial" w:cs="Arial" w:hint="eastAsia"/>
          <w:sz w:val="32"/>
          <w:szCs w:val="32"/>
        </w:rPr>
        <w:t>号</w:t>
      </w:r>
    </w:p>
    <w:p w:rsidR="006E3B98" w:rsidRDefault="00B715DB" w:rsidP="006E3B98">
      <w:pPr>
        <w:spacing w:line="540" w:lineRule="exact"/>
        <w:ind w:firstLineChars="200" w:firstLine="640"/>
        <w:rPr>
          <w:rFonts w:ascii="仿宋_GB2312" w:eastAsia="仿宋_GB2312"/>
          <w:sz w:val="32"/>
          <w:szCs w:val="32"/>
        </w:rPr>
      </w:pPr>
      <w:r>
        <w:rPr>
          <w:rFonts w:eastAsia="仿宋_GB2312" w:hint="eastAsia"/>
          <w:sz w:val="32"/>
        </w:rPr>
        <w:t>法定代表人</w:t>
      </w:r>
      <w:r>
        <w:rPr>
          <w:rFonts w:ascii="仿宋_GB2312" w:eastAsia="仿宋_GB2312" w:hint="eastAsia"/>
          <w:sz w:val="32"/>
          <w:szCs w:val="32"/>
        </w:rPr>
        <w:t>：</w:t>
      </w:r>
      <w:r w:rsidR="001755A0">
        <w:rPr>
          <w:rFonts w:ascii="仿宋_GB2312" w:eastAsia="仿宋_GB2312" w:hint="eastAsia"/>
          <w:sz w:val="32"/>
          <w:szCs w:val="32"/>
        </w:rPr>
        <w:t>王建青</w:t>
      </w:r>
      <w:r>
        <w:rPr>
          <w:rFonts w:ascii="仿宋_GB2312" w:eastAsia="仿宋_GB2312" w:hint="eastAsia"/>
          <w:sz w:val="32"/>
          <w:szCs w:val="32"/>
        </w:rPr>
        <w:t>，局长</w:t>
      </w:r>
    </w:p>
    <w:p w:rsidR="006E3B98" w:rsidRDefault="006E3B98" w:rsidP="006E3B98">
      <w:pPr>
        <w:spacing w:line="540" w:lineRule="exact"/>
        <w:ind w:firstLineChars="200" w:firstLine="640"/>
        <w:rPr>
          <w:rFonts w:ascii="仿宋_GB2312" w:eastAsia="仿宋_GB2312"/>
          <w:sz w:val="32"/>
          <w:szCs w:val="32"/>
        </w:rPr>
      </w:pPr>
    </w:p>
    <w:p w:rsidR="006E3B98" w:rsidRDefault="00B715DB" w:rsidP="006E3B98">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w:t>
      </w:r>
      <w:r w:rsidR="008A16B9">
        <w:rPr>
          <w:rFonts w:ascii="仿宋_GB2312" w:eastAsia="仿宋_GB2312" w:hint="eastAsia"/>
          <w:sz w:val="32"/>
          <w:szCs w:val="32"/>
        </w:rPr>
        <w:t>认为</w:t>
      </w:r>
      <w:r>
        <w:rPr>
          <w:rFonts w:ascii="仿宋_GB2312" w:eastAsia="仿宋_GB2312" w:hint="eastAsia"/>
          <w:sz w:val="32"/>
          <w:szCs w:val="32"/>
        </w:rPr>
        <w:t>被申请人对其关于深圳市罗湖区</w:t>
      </w:r>
      <w:r w:rsidR="0055721D">
        <w:rPr>
          <w:rFonts w:ascii="仿宋_GB2312" w:eastAsia="仿宋_GB2312" w:hint="eastAsia"/>
          <w:sz w:val="32"/>
          <w:szCs w:val="32"/>
        </w:rPr>
        <w:t>××</w:t>
      </w:r>
      <w:r>
        <w:rPr>
          <w:rFonts w:ascii="仿宋_GB2312" w:eastAsia="仿宋_GB2312" w:hint="eastAsia"/>
          <w:sz w:val="32"/>
          <w:szCs w:val="32"/>
        </w:rPr>
        <w:t>皮具商行违法销售侵权</w:t>
      </w:r>
      <w:r w:rsidR="001755A0">
        <w:rPr>
          <w:rFonts w:ascii="仿宋_GB2312" w:eastAsia="仿宋_GB2312" w:hint="eastAsia"/>
          <w:sz w:val="32"/>
          <w:szCs w:val="32"/>
        </w:rPr>
        <w:t>商品</w:t>
      </w:r>
      <w:r>
        <w:rPr>
          <w:rFonts w:ascii="仿宋_GB2312" w:eastAsia="仿宋_GB2312" w:hint="eastAsia"/>
          <w:sz w:val="32"/>
          <w:szCs w:val="32"/>
        </w:rPr>
        <w:t>的举报（编号：1440303002019121394211870）</w:t>
      </w:r>
      <w:r w:rsidR="008A16B9">
        <w:rPr>
          <w:rFonts w:ascii="仿宋_GB2312" w:eastAsia="仿宋_GB2312" w:hint="eastAsia"/>
          <w:sz w:val="32"/>
          <w:szCs w:val="32"/>
        </w:rPr>
        <w:t>未在法定期限内</w:t>
      </w:r>
      <w:r w:rsidR="00DD6041">
        <w:rPr>
          <w:rFonts w:ascii="仿宋_GB2312" w:eastAsia="仿宋_GB2312" w:hint="eastAsia"/>
          <w:sz w:val="32"/>
          <w:szCs w:val="32"/>
        </w:rPr>
        <w:t>告知</w:t>
      </w:r>
      <w:r w:rsidR="008A16B9">
        <w:rPr>
          <w:rFonts w:ascii="仿宋_GB2312" w:eastAsia="仿宋_GB2312" w:hint="eastAsia"/>
          <w:sz w:val="32"/>
          <w:szCs w:val="32"/>
        </w:rPr>
        <w:t>是否立案违法</w:t>
      </w:r>
      <w:r>
        <w:rPr>
          <w:rFonts w:ascii="仿宋_GB2312" w:eastAsia="仿宋_GB2312" w:hint="eastAsia"/>
          <w:sz w:val="32"/>
          <w:szCs w:val="32"/>
        </w:rPr>
        <w:t>，向本机关申请行政复议，本机关依法受理</w:t>
      </w:r>
      <w:r>
        <w:rPr>
          <w:rFonts w:eastAsia="仿宋_GB2312" w:hint="eastAsia"/>
          <w:sz w:val="32"/>
        </w:rPr>
        <w:t>。</w:t>
      </w:r>
      <w:r>
        <w:rPr>
          <w:rFonts w:ascii="仿宋_GB2312" w:eastAsia="仿宋_GB2312" w:hint="eastAsia"/>
          <w:sz w:val="32"/>
          <w:szCs w:val="32"/>
        </w:rPr>
        <w:t>被申请人向本机关提交了书面答复及有关证据和依据。本案现已审理终结。</w:t>
      </w:r>
    </w:p>
    <w:p w:rsidR="006E3B98" w:rsidRDefault="00B715DB" w:rsidP="006E3B98">
      <w:pPr>
        <w:spacing w:line="540" w:lineRule="exact"/>
        <w:ind w:firstLineChars="200" w:firstLine="640"/>
        <w:rPr>
          <w:rFonts w:ascii="仿宋_GB2312" w:eastAsia="仿宋_GB2312" w:hAnsi="仿宋" w:cs="宋体"/>
          <w:color w:val="000000"/>
          <w:sz w:val="32"/>
          <w:szCs w:val="32"/>
        </w:rPr>
      </w:pPr>
      <w:r>
        <w:rPr>
          <w:rFonts w:ascii="黑体" w:eastAsia="黑体" w:hint="eastAsia"/>
          <w:bCs/>
          <w:sz w:val="32"/>
        </w:rPr>
        <w:t>经查：</w:t>
      </w:r>
      <w:r w:rsidR="008A16B9" w:rsidRPr="008A16B9">
        <w:rPr>
          <w:rFonts w:ascii="仿宋_GB2312" w:eastAsia="仿宋_GB2312" w:hint="eastAsia"/>
          <w:bCs/>
          <w:sz w:val="32"/>
        </w:rPr>
        <w:t>2019年12月13日</w:t>
      </w:r>
      <w:r>
        <w:rPr>
          <w:rFonts w:ascii="仿宋_GB2312" w:eastAsia="仿宋_GB2312" w:hint="eastAsia"/>
          <w:bCs/>
          <w:sz w:val="32"/>
        </w:rPr>
        <w:t>，被申请人收到申请人的投诉举报（编号：</w:t>
      </w:r>
      <w:r w:rsidR="008A16B9">
        <w:rPr>
          <w:rFonts w:ascii="仿宋_GB2312" w:eastAsia="仿宋_GB2312" w:hint="eastAsia"/>
          <w:sz w:val="32"/>
          <w:szCs w:val="32"/>
        </w:rPr>
        <w:t>1440303002019121394211870</w:t>
      </w:r>
      <w:r>
        <w:rPr>
          <w:rFonts w:ascii="仿宋_GB2312" w:eastAsia="仿宋_GB2312" w:hint="eastAsia"/>
          <w:bCs/>
          <w:sz w:val="32"/>
        </w:rPr>
        <w:t>），申请人称</w:t>
      </w:r>
      <w:r w:rsidR="0055721D">
        <w:rPr>
          <w:rFonts w:ascii="仿宋_GB2312" w:eastAsia="仿宋_GB2312" w:hAnsi="仿宋" w:cs="宋体" w:hint="eastAsia"/>
          <w:color w:val="000000"/>
          <w:sz w:val="32"/>
          <w:szCs w:val="32"/>
        </w:rPr>
        <w:t>××</w:t>
      </w:r>
      <w:r w:rsidR="008A16B9" w:rsidRPr="008A16B9">
        <w:rPr>
          <w:rFonts w:ascii="仿宋_GB2312" w:eastAsia="仿宋_GB2312" w:hAnsi="仿宋" w:cs="宋体" w:hint="eastAsia"/>
          <w:color w:val="000000"/>
          <w:sz w:val="32"/>
          <w:szCs w:val="32"/>
        </w:rPr>
        <w:t>皮具批发店铺（营业执照名称为“深圳市罗湖区</w:t>
      </w:r>
      <w:r w:rsidR="0055721D">
        <w:rPr>
          <w:rFonts w:ascii="仿宋_GB2312" w:eastAsia="仿宋_GB2312" w:hAnsi="仿宋" w:cs="宋体" w:hint="eastAsia"/>
          <w:color w:val="000000"/>
          <w:sz w:val="32"/>
          <w:szCs w:val="32"/>
        </w:rPr>
        <w:t>××</w:t>
      </w:r>
      <w:r w:rsidR="008A16B9" w:rsidRPr="008A16B9">
        <w:rPr>
          <w:rFonts w:ascii="仿宋_GB2312" w:eastAsia="仿宋_GB2312" w:hAnsi="仿宋" w:cs="宋体" w:hint="eastAsia"/>
          <w:color w:val="000000"/>
          <w:sz w:val="32"/>
          <w:szCs w:val="32"/>
        </w:rPr>
        <w:t>皮具商行”），销售假冒世界名牌C手袋10个，Y手袋10个，G手袋5个，L手袋5个</w:t>
      </w:r>
      <w:r w:rsidR="00747726">
        <w:rPr>
          <w:rFonts w:ascii="仿宋_GB2312" w:eastAsia="仿宋_GB2312" w:hAnsi="仿宋" w:cs="宋体" w:hint="eastAsia"/>
          <w:color w:val="000000"/>
          <w:sz w:val="32"/>
          <w:szCs w:val="32"/>
        </w:rPr>
        <w:t>，要求被申请人查处</w:t>
      </w:r>
      <w:r w:rsidR="008A16B9" w:rsidRPr="008A16B9">
        <w:rPr>
          <w:rFonts w:ascii="仿宋_GB2312" w:eastAsia="仿宋_GB2312" w:hAnsi="仿宋" w:cs="宋体" w:hint="eastAsia"/>
          <w:color w:val="000000"/>
          <w:sz w:val="32"/>
          <w:szCs w:val="32"/>
        </w:rPr>
        <w:t>并奖励。</w:t>
      </w:r>
    </w:p>
    <w:p w:rsidR="006E3B98" w:rsidRDefault="00747726" w:rsidP="006E3B98">
      <w:pPr>
        <w:spacing w:line="540" w:lineRule="exact"/>
        <w:ind w:firstLineChars="200" w:firstLine="640"/>
        <w:rPr>
          <w:rFonts w:ascii="仿宋_GB2312" w:eastAsia="仿宋_GB2312"/>
          <w:bCs/>
          <w:sz w:val="32"/>
        </w:rPr>
      </w:pPr>
      <w:r>
        <w:rPr>
          <w:rFonts w:ascii="仿宋_GB2312" w:eastAsia="仿宋_GB2312" w:hint="eastAsia"/>
          <w:sz w:val="32"/>
          <w:szCs w:val="32"/>
        </w:rPr>
        <w:t>2</w:t>
      </w:r>
      <w:r>
        <w:rPr>
          <w:rFonts w:ascii="仿宋_GB2312" w:eastAsia="仿宋_GB2312"/>
          <w:sz w:val="32"/>
          <w:szCs w:val="32"/>
        </w:rPr>
        <w:t>019</w:t>
      </w:r>
      <w:r>
        <w:rPr>
          <w:rFonts w:ascii="仿宋_GB2312" w:eastAsia="仿宋_GB2312" w:hint="eastAsia"/>
          <w:sz w:val="32"/>
          <w:szCs w:val="32"/>
        </w:rPr>
        <w:t>年1</w:t>
      </w:r>
      <w:r>
        <w:rPr>
          <w:rFonts w:ascii="仿宋_GB2312" w:eastAsia="仿宋_GB2312"/>
          <w:sz w:val="32"/>
          <w:szCs w:val="32"/>
        </w:rPr>
        <w:t>2</w:t>
      </w:r>
      <w:r>
        <w:rPr>
          <w:rFonts w:ascii="仿宋_GB2312" w:eastAsia="仿宋_GB2312" w:hint="eastAsia"/>
          <w:sz w:val="32"/>
          <w:szCs w:val="32"/>
        </w:rPr>
        <w:t>月2</w:t>
      </w:r>
      <w:r>
        <w:rPr>
          <w:rFonts w:ascii="仿宋_GB2312" w:eastAsia="仿宋_GB2312"/>
          <w:sz w:val="32"/>
          <w:szCs w:val="32"/>
        </w:rPr>
        <w:t>6</w:t>
      </w:r>
      <w:r>
        <w:rPr>
          <w:rFonts w:ascii="仿宋_GB2312" w:eastAsia="仿宋_GB2312" w:hint="eastAsia"/>
          <w:sz w:val="32"/>
          <w:szCs w:val="32"/>
        </w:rPr>
        <w:t>日</w:t>
      </w:r>
      <w:r w:rsidR="00B715DB">
        <w:rPr>
          <w:rFonts w:ascii="仿宋_GB2312" w:eastAsia="仿宋_GB2312" w:hAnsi="仿宋_GB2312" w:cs="仿宋_GB2312" w:hint="eastAsia"/>
          <w:sz w:val="32"/>
          <w:szCs w:val="32"/>
        </w:rPr>
        <w:t>，被申请人执法人员</w:t>
      </w:r>
      <w:r>
        <w:rPr>
          <w:rFonts w:ascii="仿宋_GB2312" w:eastAsia="仿宋_GB2312" w:hAnsi="仿宋_GB2312" w:cs="仿宋_GB2312" w:hint="eastAsia"/>
          <w:sz w:val="32"/>
          <w:szCs w:val="32"/>
        </w:rPr>
        <w:t>进行现场检查，被举报人无法提供商标授权资料。2019年12月27日</w:t>
      </w:r>
      <w:r w:rsidR="00B715DB">
        <w:rPr>
          <w:rFonts w:ascii="仿宋_GB2312" w:eastAsia="仿宋_GB2312" w:hAnsi="仿宋_GB2312" w:cs="仿宋_GB2312" w:hint="eastAsia"/>
          <w:sz w:val="32"/>
          <w:szCs w:val="32"/>
        </w:rPr>
        <w:t>，被申请人</w:t>
      </w:r>
      <w:r>
        <w:rPr>
          <w:rFonts w:ascii="仿宋_GB2312" w:eastAsia="仿宋_GB2312" w:hAnsi="仿宋_GB2312" w:cs="仿宋_GB2312" w:hint="eastAsia"/>
          <w:sz w:val="32"/>
          <w:szCs w:val="32"/>
        </w:rPr>
        <w:t>决定</w:t>
      </w:r>
      <w:r w:rsidR="00B715DB">
        <w:rPr>
          <w:rFonts w:ascii="仿宋_GB2312" w:eastAsia="仿宋_GB2312" w:hAnsi="仿宋_GB2312" w:cs="仿宋_GB2312" w:hint="eastAsia"/>
          <w:sz w:val="32"/>
          <w:szCs w:val="32"/>
        </w:rPr>
        <w:t>立案。</w:t>
      </w:r>
      <w:r w:rsidR="00B715DB">
        <w:rPr>
          <w:rFonts w:ascii="仿宋_GB2312" w:eastAsia="仿宋_GB2312" w:hint="eastAsia"/>
          <w:bCs/>
          <w:sz w:val="32"/>
        </w:rPr>
        <w:t>2020年</w:t>
      </w:r>
      <w:r>
        <w:rPr>
          <w:rFonts w:ascii="仿宋_GB2312" w:eastAsia="仿宋_GB2312" w:hint="eastAsia"/>
          <w:bCs/>
          <w:sz w:val="32"/>
        </w:rPr>
        <w:t>4</w:t>
      </w:r>
      <w:r w:rsidR="00B715DB">
        <w:rPr>
          <w:rFonts w:ascii="仿宋_GB2312" w:eastAsia="仿宋_GB2312" w:hint="eastAsia"/>
          <w:bCs/>
          <w:sz w:val="32"/>
        </w:rPr>
        <w:t>月</w:t>
      </w:r>
      <w:r>
        <w:rPr>
          <w:rFonts w:ascii="仿宋_GB2312" w:eastAsia="仿宋_GB2312" w:hint="eastAsia"/>
          <w:bCs/>
          <w:sz w:val="32"/>
        </w:rPr>
        <w:t>20</w:t>
      </w:r>
      <w:r w:rsidR="00B715DB">
        <w:rPr>
          <w:rFonts w:ascii="仿宋_GB2312" w:eastAsia="仿宋_GB2312" w:hint="eastAsia"/>
          <w:bCs/>
          <w:sz w:val="32"/>
        </w:rPr>
        <w:t>日，被申请人</w:t>
      </w:r>
      <w:r w:rsidR="000309D9">
        <w:rPr>
          <w:rFonts w:ascii="仿宋_GB2312" w:eastAsia="仿宋_GB2312" w:hint="eastAsia"/>
          <w:bCs/>
          <w:sz w:val="32"/>
        </w:rPr>
        <w:t>对被举报人</w:t>
      </w:r>
      <w:r>
        <w:rPr>
          <w:rFonts w:ascii="仿宋_GB2312" w:eastAsia="仿宋_GB2312" w:hint="eastAsia"/>
          <w:bCs/>
          <w:sz w:val="32"/>
        </w:rPr>
        <w:t>作出行政处罚决定</w:t>
      </w:r>
      <w:r w:rsidR="00B715DB">
        <w:rPr>
          <w:rFonts w:ascii="仿宋_GB2312" w:eastAsia="仿宋_GB2312" w:hint="eastAsia"/>
          <w:bCs/>
          <w:sz w:val="32"/>
        </w:rPr>
        <w:t>。</w:t>
      </w:r>
      <w:r>
        <w:rPr>
          <w:rFonts w:ascii="仿宋_GB2312" w:eastAsia="仿宋_GB2312" w:hint="eastAsia"/>
          <w:bCs/>
          <w:sz w:val="32"/>
        </w:rPr>
        <w:t>2020年6月12日，被申请人通过短信告知申请人此案件已办理完毕，并按规定奖励了第一时间举报人。</w:t>
      </w:r>
    </w:p>
    <w:p w:rsidR="006E3B98" w:rsidRDefault="00B715DB" w:rsidP="006E3B98">
      <w:pPr>
        <w:spacing w:line="540" w:lineRule="exact"/>
        <w:ind w:firstLineChars="200" w:firstLine="640"/>
        <w:rPr>
          <w:rFonts w:ascii="仿宋_GB2312" w:eastAsia="仿宋_GB2312" w:hAnsi="仿宋_GB2312" w:cs="仿宋_GB2312"/>
          <w:sz w:val="32"/>
          <w:szCs w:val="32"/>
        </w:rPr>
      </w:pPr>
      <w:r>
        <w:rPr>
          <w:rFonts w:ascii="仿宋_GB2312" w:eastAsia="仿宋_GB2312" w:hint="eastAsia"/>
          <w:bCs/>
          <w:sz w:val="32"/>
        </w:rPr>
        <w:lastRenderedPageBreak/>
        <w:t>申请人</w:t>
      </w:r>
      <w:r w:rsidR="00747726">
        <w:rPr>
          <w:rFonts w:ascii="仿宋_GB2312" w:eastAsia="仿宋_GB2312" w:hint="eastAsia"/>
          <w:bCs/>
          <w:sz w:val="32"/>
        </w:rPr>
        <w:t>以</w:t>
      </w:r>
      <w:r w:rsidR="001755A0">
        <w:rPr>
          <w:rFonts w:ascii="仿宋_GB2312" w:eastAsia="仿宋_GB2312" w:hint="eastAsia"/>
          <w:bCs/>
          <w:sz w:val="32"/>
        </w:rPr>
        <w:t>被申请人</w:t>
      </w:r>
      <w:r w:rsidR="00747726">
        <w:rPr>
          <w:rFonts w:ascii="仿宋_GB2312" w:eastAsia="仿宋_GB2312" w:hint="eastAsia"/>
          <w:sz w:val="32"/>
          <w:szCs w:val="32"/>
        </w:rPr>
        <w:t>未在法定期限内</w:t>
      </w:r>
      <w:r w:rsidR="00DD6041">
        <w:rPr>
          <w:rFonts w:ascii="仿宋_GB2312" w:eastAsia="仿宋_GB2312" w:hint="eastAsia"/>
          <w:sz w:val="32"/>
          <w:szCs w:val="32"/>
        </w:rPr>
        <w:t>告知</w:t>
      </w:r>
      <w:r w:rsidR="00747726">
        <w:rPr>
          <w:rFonts w:ascii="仿宋_GB2312" w:eastAsia="仿宋_GB2312" w:hint="eastAsia"/>
          <w:sz w:val="32"/>
          <w:szCs w:val="32"/>
        </w:rPr>
        <w:t>是否立案违法为由，</w:t>
      </w:r>
      <w:r w:rsidR="00747726">
        <w:rPr>
          <w:rFonts w:ascii="仿宋_GB2312" w:eastAsia="仿宋_GB2312" w:hint="eastAsia"/>
          <w:bCs/>
          <w:sz w:val="32"/>
        </w:rPr>
        <w:t>于2020年10月9日向本机关</w:t>
      </w:r>
      <w:r>
        <w:rPr>
          <w:rFonts w:ascii="仿宋_GB2312" w:eastAsia="仿宋_GB2312" w:hint="eastAsia"/>
          <w:bCs/>
          <w:sz w:val="32"/>
        </w:rPr>
        <w:t>申请行政复议。</w:t>
      </w:r>
    </w:p>
    <w:p w:rsidR="006E3B98" w:rsidRDefault="00B715DB" w:rsidP="006E3B98">
      <w:pPr>
        <w:spacing w:line="540" w:lineRule="exact"/>
        <w:ind w:firstLineChars="200" w:firstLine="640"/>
        <w:rPr>
          <w:rFonts w:ascii="仿宋_GB2312" w:eastAsia="仿宋_GB2312" w:hAnsi="黑体" w:cs="黑体"/>
          <w:sz w:val="32"/>
          <w:szCs w:val="32"/>
        </w:rPr>
      </w:pPr>
      <w:r>
        <w:rPr>
          <w:rFonts w:ascii="黑体" w:eastAsia="黑体" w:hAnsi="黑体" w:cs="黑体" w:hint="eastAsia"/>
          <w:sz w:val="32"/>
          <w:szCs w:val="32"/>
        </w:rPr>
        <w:t>本机关认为：</w:t>
      </w:r>
      <w:r w:rsidR="006E3B98" w:rsidRPr="006E3B98">
        <w:rPr>
          <w:rFonts w:ascii="仿宋_GB2312" w:eastAsia="仿宋_GB2312" w:hAnsi="黑体" w:cs="黑体" w:hint="eastAsia"/>
          <w:sz w:val="32"/>
          <w:szCs w:val="32"/>
        </w:rPr>
        <w:t>《中华人民共和国行政复议法》第九条规定，公民、法人或者其他组织认为具体行政行为侵犯其合法权益的，可以自知道该具体行政行为之日起六十日内提出行政复议申请；但是法律规定的申请期限超过六十日的除外。</w:t>
      </w:r>
      <w:r w:rsidR="001755A0">
        <w:rPr>
          <w:rFonts w:ascii="仿宋_GB2312" w:eastAsia="仿宋_GB2312" w:hAnsi="仿宋" w:hint="eastAsia"/>
          <w:sz w:val="32"/>
          <w:szCs w:val="32"/>
        </w:rPr>
        <w:t>《中华人民共和国行政复议法实施条例》第十六条第一款第（一）项规定，</w:t>
      </w:r>
      <w:r w:rsidR="001755A0" w:rsidRPr="001755A0">
        <w:rPr>
          <w:rFonts w:ascii="仿宋_GB2312" w:eastAsia="仿宋_GB2312" w:hAnsi="黑体" w:cs="黑体" w:hint="eastAsia"/>
          <w:sz w:val="32"/>
          <w:szCs w:val="32"/>
        </w:rPr>
        <w:t>公民、法人或者其他组织依照行政复议法第六条第（八）项、第（九）项、第（十）项的规定申请行政机关履行法定职责，行政机关未履行的，行政复议申请期限依照下列规定计算：（一）有履行期限规定的，自履行期限届满之日起计算</w:t>
      </w:r>
      <w:r w:rsidR="001755A0">
        <w:rPr>
          <w:rFonts w:ascii="仿宋_GB2312" w:eastAsia="仿宋_GB2312" w:hAnsi="黑体" w:cs="黑体" w:hint="eastAsia"/>
          <w:sz w:val="32"/>
          <w:szCs w:val="32"/>
        </w:rPr>
        <w:t>。</w:t>
      </w:r>
      <w:r w:rsidR="000309D9" w:rsidRPr="000309D9">
        <w:rPr>
          <w:rFonts w:ascii="仿宋_GB2312" w:eastAsia="仿宋_GB2312" w:hAnsi="黑体" w:cs="黑体" w:hint="eastAsia"/>
          <w:sz w:val="32"/>
          <w:szCs w:val="32"/>
        </w:rPr>
        <w:t>《市场监督管理行政处罚程序暂行规定》第十七条</w:t>
      </w:r>
      <w:r w:rsidR="000309D9">
        <w:rPr>
          <w:rFonts w:ascii="仿宋_GB2312" w:eastAsia="仿宋_GB2312" w:hAnsi="黑体" w:cs="黑体" w:hint="eastAsia"/>
          <w:sz w:val="32"/>
          <w:szCs w:val="32"/>
        </w:rPr>
        <w:t>第一款规定：</w:t>
      </w:r>
      <w:r w:rsidR="000309D9" w:rsidRPr="000309D9">
        <w:rPr>
          <w:rFonts w:ascii="仿宋_GB2312" w:eastAsia="仿宋_GB2312" w:hAnsi="黑体" w:cs="黑体" w:hint="eastAsia"/>
          <w:sz w:val="32"/>
          <w:szCs w:val="32"/>
        </w:rPr>
        <w:t>“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市场监督管理投诉举报处理暂行办法》第三十一条第二款规定：“举报人实名举报的，有处理权限的市场监督管理部门还应当自作出是否立案决定之日起五个工作日内告知举报人。”</w:t>
      </w:r>
      <w:r w:rsidR="00F7517D" w:rsidRPr="00F7517D">
        <w:rPr>
          <w:rFonts w:ascii="仿宋_GB2312" w:eastAsia="仿宋_GB2312" w:hAnsi="黑体" w:cs="黑体" w:hint="eastAsia"/>
          <w:sz w:val="32"/>
          <w:szCs w:val="32"/>
        </w:rPr>
        <w:t>本案，</w:t>
      </w:r>
      <w:r w:rsidR="009B391F">
        <w:rPr>
          <w:rFonts w:ascii="仿宋_GB2312" w:eastAsia="仿宋_GB2312" w:hint="eastAsia"/>
          <w:sz w:val="32"/>
          <w:szCs w:val="32"/>
        </w:rPr>
        <w:t>申请人于2019年12月13日投诉举报，依据上述规定，申请人</w:t>
      </w:r>
      <w:r w:rsidR="001755A0">
        <w:rPr>
          <w:rFonts w:ascii="仿宋_GB2312" w:eastAsia="仿宋_GB2312" w:hint="eastAsia"/>
          <w:sz w:val="32"/>
          <w:szCs w:val="32"/>
        </w:rPr>
        <w:t>认为被申请人对其举报事项未履行告知是否立案的法定职责的，</w:t>
      </w:r>
      <w:r w:rsidR="009B391F">
        <w:rPr>
          <w:rFonts w:ascii="仿宋_GB2312" w:eastAsia="仿宋_GB2312" w:hint="eastAsia"/>
          <w:sz w:val="32"/>
          <w:szCs w:val="32"/>
        </w:rPr>
        <w:t>应于履行期限届满之日起60日内申请行政复议，</w:t>
      </w:r>
      <w:r w:rsidR="009B391F">
        <w:rPr>
          <w:rFonts w:ascii="仿宋_GB2312" w:eastAsia="仿宋_GB2312" w:hint="eastAsia"/>
          <w:bCs/>
          <w:sz w:val="32"/>
        </w:rPr>
        <w:t>但申请人</w:t>
      </w:r>
      <w:r w:rsidR="009B391F">
        <w:rPr>
          <w:rFonts w:ascii="仿宋_GB2312" w:eastAsia="仿宋_GB2312" w:hAnsi="仿宋" w:hint="eastAsia"/>
          <w:sz w:val="32"/>
          <w:szCs w:val="32"/>
        </w:rPr>
        <w:t>于2020年10月9日才向本机关申请行政复议，不符合《中华人民共和国行政复议法》第九条第一款、《中华人民共和国行政复议法实施条例》第</w:t>
      </w:r>
      <w:r w:rsidR="009B391F">
        <w:rPr>
          <w:rFonts w:ascii="仿宋_GB2312" w:eastAsia="仿宋_GB2312" w:hAnsi="仿宋" w:hint="eastAsia"/>
          <w:sz w:val="32"/>
          <w:szCs w:val="32"/>
        </w:rPr>
        <w:lastRenderedPageBreak/>
        <w:t>十六条第一款第（一）项规定的行政复议申请期限。</w:t>
      </w:r>
      <w:r w:rsidR="009B391F">
        <w:rPr>
          <w:rFonts w:ascii="仿宋_GB2312" w:eastAsia="仿宋_GB2312" w:hAnsi="黑体" w:cs="黑体" w:hint="eastAsia"/>
          <w:sz w:val="32"/>
          <w:szCs w:val="32"/>
        </w:rPr>
        <w:t>再，</w:t>
      </w:r>
      <w:r w:rsidR="00F7517D" w:rsidRPr="00F7517D">
        <w:rPr>
          <w:rFonts w:ascii="仿宋_GB2312" w:eastAsia="仿宋_GB2312" w:hAnsi="黑体" w:cs="黑体" w:hint="eastAsia"/>
          <w:sz w:val="32"/>
          <w:szCs w:val="32"/>
        </w:rPr>
        <w:t>被申请人对申请人的涉案举报已经</w:t>
      </w:r>
      <w:r w:rsidR="000309D9">
        <w:rPr>
          <w:rFonts w:ascii="仿宋_GB2312" w:eastAsia="仿宋_GB2312" w:hAnsi="黑体" w:cs="黑体" w:hint="eastAsia"/>
          <w:sz w:val="32"/>
          <w:szCs w:val="32"/>
        </w:rPr>
        <w:t>立案并且</w:t>
      </w:r>
      <w:r w:rsidR="00F7517D" w:rsidRPr="00F7517D">
        <w:rPr>
          <w:rFonts w:ascii="仿宋_GB2312" w:eastAsia="仿宋_GB2312" w:hAnsi="黑体" w:cs="黑体" w:hint="eastAsia"/>
          <w:sz w:val="32"/>
          <w:szCs w:val="32"/>
        </w:rPr>
        <w:t>办结，被申请人</w:t>
      </w:r>
      <w:r w:rsidR="000309D9">
        <w:rPr>
          <w:rFonts w:ascii="仿宋_GB2312" w:eastAsia="仿宋_GB2312" w:hint="eastAsia"/>
          <w:sz w:val="32"/>
          <w:szCs w:val="32"/>
        </w:rPr>
        <w:t>未在法定期限内告知是否</w:t>
      </w:r>
      <w:r w:rsidR="00F7517D">
        <w:rPr>
          <w:rFonts w:ascii="仿宋_GB2312" w:eastAsia="仿宋_GB2312" w:hint="eastAsia"/>
          <w:sz w:val="32"/>
          <w:szCs w:val="32"/>
        </w:rPr>
        <w:t>立案的行为属于过程性、程序性行为，不属于行政复议范围。</w:t>
      </w:r>
      <w:r w:rsidR="004F34D0">
        <w:rPr>
          <w:rFonts w:ascii="仿宋_GB2312" w:eastAsia="仿宋_GB2312" w:hAnsi="仿宋" w:hint="eastAsia"/>
          <w:sz w:val="32"/>
          <w:szCs w:val="32"/>
        </w:rPr>
        <w:t>综上，申请人</w:t>
      </w:r>
      <w:r w:rsidR="001755A0">
        <w:rPr>
          <w:rFonts w:ascii="仿宋_GB2312" w:eastAsia="仿宋_GB2312" w:hAnsi="仿宋" w:hint="eastAsia"/>
          <w:sz w:val="32"/>
          <w:szCs w:val="32"/>
        </w:rPr>
        <w:t>提出的行政</w:t>
      </w:r>
      <w:r w:rsidR="004F34D0">
        <w:rPr>
          <w:rFonts w:ascii="仿宋_GB2312" w:eastAsia="仿宋_GB2312" w:hAnsi="仿宋" w:hint="eastAsia"/>
          <w:sz w:val="32"/>
          <w:szCs w:val="32"/>
        </w:rPr>
        <w:t>复议</w:t>
      </w:r>
      <w:r w:rsidR="001755A0">
        <w:rPr>
          <w:rFonts w:ascii="仿宋_GB2312" w:eastAsia="仿宋_GB2312" w:hAnsi="仿宋" w:hint="eastAsia"/>
          <w:sz w:val="32"/>
          <w:szCs w:val="32"/>
        </w:rPr>
        <w:t>申请</w:t>
      </w:r>
      <w:r w:rsidR="004F34D0">
        <w:rPr>
          <w:rFonts w:ascii="仿宋_GB2312" w:eastAsia="仿宋_GB2312" w:hAnsi="仿宋" w:hint="eastAsia"/>
          <w:sz w:val="32"/>
          <w:szCs w:val="32"/>
        </w:rPr>
        <w:t>不符合《中华人民共和国行政复议法实施条例》第二十八条第（四）</w:t>
      </w:r>
      <w:r w:rsidR="001755A0">
        <w:rPr>
          <w:rFonts w:ascii="仿宋_GB2312" w:eastAsia="仿宋_GB2312" w:hAnsi="仿宋" w:hint="eastAsia"/>
          <w:sz w:val="32"/>
          <w:szCs w:val="32"/>
        </w:rPr>
        <w:t>项</w:t>
      </w:r>
      <w:r w:rsidR="004F34D0">
        <w:rPr>
          <w:rFonts w:ascii="仿宋_GB2312" w:eastAsia="仿宋_GB2312" w:hAnsi="仿宋" w:hint="eastAsia"/>
          <w:sz w:val="32"/>
          <w:szCs w:val="32"/>
        </w:rPr>
        <w:t>、</w:t>
      </w:r>
      <w:r w:rsidR="001755A0">
        <w:rPr>
          <w:rFonts w:ascii="仿宋_GB2312" w:eastAsia="仿宋_GB2312" w:hAnsi="仿宋" w:hint="eastAsia"/>
          <w:sz w:val="32"/>
          <w:szCs w:val="32"/>
        </w:rPr>
        <w:t>第</w:t>
      </w:r>
      <w:r w:rsidR="004F34D0">
        <w:rPr>
          <w:rFonts w:ascii="仿宋_GB2312" w:eastAsia="仿宋_GB2312" w:hAnsi="仿宋" w:hint="eastAsia"/>
          <w:sz w:val="32"/>
          <w:szCs w:val="32"/>
        </w:rPr>
        <w:t>（五）项规定的受理条件。因此，</w:t>
      </w:r>
      <w:r w:rsidR="004F34D0">
        <w:rPr>
          <w:rFonts w:ascii="仿宋_GB2312" w:eastAsia="仿宋_GB2312" w:hint="eastAsia"/>
          <w:sz w:val="32"/>
          <w:szCs w:val="32"/>
        </w:rPr>
        <w:t>依据《中华人民共和国行政复议法实施条例》第四十八条第一款第（二）项的规定</w:t>
      </w:r>
      <w:r w:rsidR="004F34D0">
        <w:rPr>
          <w:rFonts w:ascii="仿宋_GB2312" w:eastAsia="仿宋_GB2312" w:hAnsi="仿宋" w:hint="eastAsia"/>
          <w:sz w:val="32"/>
          <w:szCs w:val="32"/>
        </w:rPr>
        <w:t>，</w:t>
      </w:r>
      <w:r w:rsidR="004F34D0">
        <w:rPr>
          <w:rFonts w:ascii="仿宋_GB2312" w:eastAsia="仿宋_GB2312" w:hint="eastAsia"/>
          <w:sz w:val="32"/>
        </w:rPr>
        <w:t>本机关作出复议决定如下：</w:t>
      </w:r>
    </w:p>
    <w:p w:rsidR="006E3B98" w:rsidRDefault="004F34D0" w:rsidP="006E3B98">
      <w:pPr>
        <w:spacing w:line="540" w:lineRule="exact"/>
        <w:ind w:firstLineChars="200" w:firstLine="640"/>
        <w:rPr>
          <w:rFonts w:ascii="仿宋_GB2312" w:eastAsia="仿宋_GB2312" w:hAnsi="仿宋"/>
          <w:sz w:val="32"/>
          <w:szCs w:val="32"/>
        </w:rPr>
      </w:pPr>
      <w:r>
        <w:rPr>
          <w:rFonts w:ascii="仿宋_GB2312" w:eastAsia="仿宋_GB2312" w:hint="eastAsia"/>
          <w:sz w:val="32"/>
        </w:rPr>
        <w:t>驳回申请人</w:t>
      </w:r>
      <w:r w:rsidR="0055721D">
        <w:rPr>
          <w:rFonts w:ascii="仿宋_GB2312" w:eastAsia="仿宋_GB2312" w:hint="eastAsia"/>
          <w:sz w:val="32"/>
        </w:rPr>
        <w:t>阮某</w:t>
      </w:r>
      <w:r w:rsidR="001755A0">
        <w:rPr>
          <w:rFonts w:ascii="仿宋_GB2312" w:eastAsia="仿宋_GB2312" w:hint="eastAsia"/>
          <w:sz w:val="32"/>
        </w:rPr>
        <w:t>提出</w:t>
      </w:r>
      <w:r>
        <w:rPr>
          <w:rFonts w:ascii="仿宋_GB2312" w:eastAsia="仿宋_GB2312" w:hint="eastAsia"/>
          <w:sz w:val="32"/>
        </w:rPr>
        <w:t>的上述行政复议申请。</w:t>
      </w:r>
    </w:p>
    <w:p w:rsidR="006E3B98" w:rsidRDefault="004F34D0" w:rsidP="006E3B98">
      <w:pPr>
        <w:spacing w:line="540" w:lineRule="exact"/>
        <w:ind w:firstLineChars="200" w:firstLine="640"/>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本复议决定书一经送达，即发生法律效力。申请人如对本复议决定不服，可自收到复议决定书之日起十五日内向有管辖权的人民法院提起诉讼。</w:t>
      </w:r>
    </w:p>
    <w:p w:rsidR="006E3B98" w:rsidRDefault="006E3B98" w:rsidP="006E3B98">
      <w:pPr>
        <w:spacing w:line="540" w:lineRule="exact"/>
        <w:ind w:firstLineChars="2000" w:firstLine="6400"/>
        <w:rPr>
          <w:rFonts w:ascii="仿宋_GB2312" w:eastAsia="仿宋_GB2312"/>
          <w:sz w:val="32"/>
          <w:szCs w:val="32"/>
        </w:rPr>
      </w:pPr>
    </w:p>
    <w:p w:rsidR="006E3B98" w:rsidRDefault="006E3B98" w:rsidP="006E3B98">
      <w:pPr>
        <w:spacing w:line="540" w:lineRule="exact"/>
        <w:ind w:firstLineChars="1900" w:firstLine="6080"/>
        <w:rPr>
          <w:rFonts w:ascii="仿宋_GB2312" w:eastAsia="仿宋_GB2312"/>
          <w:sz w:val="32"/>
          <w:szCs w:val="32"/>
        </w:rPr>
      </w:pPr>
    </w:p>
    <w:p w:rsidR="006E3B98" w:rsidRDefault="006E3B98" w:rsidP="006E3B98">
      <w:pPr>
        <w:spacing w:line="540" w:lineRule="exact"/>
        <w:ind w:firstLineChars="1900" w:firstLine="6080"/>
        <w:rPr>
          <w:rFonts w:ascii="仿宋_GB2312" w:eastAsia="仿宋_GB2312"/>
          <w:sz w:val="32"/>
          <w:szCs w:val="32"/>
        </w:rPr>
      </w:pPr>
    </w:p>
    <w:p w:rsidR="006E3B98" w:rsidRDefault="004F34D0" w:rsidP="006E3B98">
      <w:pPr>
        <w:spacing w:line="540" w:lineRule="exact"/>
        <w:ind w:firstLineChars="1900" w:firstLine="6080"/>
        <w:rPr>
          <w:rFonts w:ascii="仿宋_GB2312" w:eastAsia="仿宋_GB2312"/>
          <w:sz w:val="32"/>
          <w:szCs w:val="32"/>
        </w:rPr>
      </w:pPr>
      <w:r>
        <w:rPr>
          <w:rFonts w:ascii="仿宋_GB2312" w:eastAsia="仿宋_GB2312" w:hint="eastAsia"/>
          <w:sz w:val="32"/>
          <w:szCs w:val="32"/>
        </w:rPr>
        <w:t>深圳市人民政府</w:t>
      </w:r>
    </w:p>
    <w:p w:rsidR="0011697F" w:rsidRDefault="004F34D0">
      <w:pPr>
        <w:spacing w:line="540" w:lineRule="exact"/>
        <w:ind w:left="5660" w:firstLineChars="104" w:firstLine="333"/>
        <w:rPr>
          <w:del w:id="0" w:author="卓斌" w:date="2020-11-20T19:14:00Z"/>
        </w:rPr>
      </w:pPr>
      <w:r>
        <w:rPr>
          <w:rFonts w:ascii="仿宋_GB2312" w:eastAsia="仿宋_GB2312" w:hint="eastAsia"/>
          <w:sz w:val="32"/>
          <w:szCs w:val="32"/>
        </w:rPr>
        <w:t>2020年11月</w:t>
      </w:r>
      <w:r w:rsidR="004740F7">
        <w:rPr>
          <w:rFonts w:ascii="仿宋_GB2312" w:eastAsia="仿宋_GB2312" w:hint="eastAsia"/>
          <w:sz w:val="32"/>
          <w:szCs w:val="32"/>
        </w:rPr>
        <w:t>24</w:t>
      </w:r>
      <w:r>
        <w:rPr>
          <w:rFonts w:ascii="仿宋_GB2312" w:eastAsia="仿宋_GB2312" w:hint="eastAsia"/>
          <w:sz w:val="32"/>
          <w:szCs w:val="32"/>
        </w:rPr>
        <w:t>日</w:t>
      </w:r>
    </w:p>
    <w:p w:rsidR="006E3B98" w:rsidRDefault="00C52DD0" w:rsidP="006E3B98">
      <w:pPr>
        <w:spacing w:line="540" w:lineRule="exact"/>
        <w:ind w:left="5660" w:firstLineChars="104" w:firstLine="218"/>
        <w:rPr>
          <w:del w:id="1" w:author="权晶" w:date="2020-11-24T17:34:00Z"/>
        </w:rPr>
      </w:pPr>
      <w:ins w:id="2" w:author="权晶" w:date="2020-11-24T17:34:00Z">
        <w:r>
          <w:rPr>
            <w:rFonts w:hint="eastAsia"/>
          </w:rPr>
          <w:t xml:space="preserve"> </w:t>
        </w:r>
      </w:ins>
    </w:p>
    <w:p w:rsidR="00D803DF" w:rsidRDefault="00D803DF">
      <w:pPr>
        <w:spacing w:line="540" w:lineRule="exact"/>
        <w:ind w:left="5660" w:firstLineChars="104" w:firstLine="218"/>
      </w:pPr>
    </w:p>
    <w:sectPr w:rsidR="00D803DF" w:rsidSect="001755A0">
      <w:footerReference w:type="default" r:id="rId6"/>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3E8" w:rsidRDefault="00D813E8" w:rsidP="00F7517D">
      <w:r>
        <w:separator/>
      </w:r>
    </w:p>
  </w:endnote>
  <w:endnote w:type="continuationSeparator" w:id="0">
    <w:p w:rsidR="00D813E8" w:rsidRDefault="00D813E8" w:rsidP="00F751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Courier New"/>
    <w:charset w:val="00"/>
    <w:family w:val="script"/>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3" w:author="权晶" w:date="2020-11-24T17:52:00Z"/>
  <w:sdt>
    <w:sdtPr>
      <w:id w:val="28227773"/>
      <w:docPartObj>
        <w:docPartGallery w:val="Page Numbers (Bottom of Page)"/>
        <w:docPartUnique/>
      </w:docPartObj>
    </w:sdtPr>
    <w:sdtContent>
      <w:customXmlInsRangeEnd w:id="3"/>
      <w:p w:rsidR="004A0D86" w:rsidRDefault="0011697F">
        <w:pPr>
          <w:pStyle w:val="a4"/>
          <w:jc w:val="center"/>
          <w:rPr>
            <w:ins w:id="4" w:author="权晶" w:date="2020-11-24T17:52:00Z"/>
          </w:rPr>
        </w:pPr>
        <w:ins w:id="5" w:author="权晶" w:date="2020-11-24T17:52:00Z">
          <w:r>
            <w:fldChar w:fldCharType="begin"/>
          </w:r>
          <w:r w:rsidR="004A0D86">
            <w:instrText xml:space="preserve"> PAGE   \* MERGEFORMAT </w:instrText>
          </w:r>
          <w:r>
            <w:fldChar w:fldCharType="separate"/>
          </w:r>
        </w:ins>
        <w:r w:rsidR="004E7151" w:rsidRPr="004E7151">
          <w:rPr>
            <w:noProof/>
            <w:lang w:val="zh-CN"/>
          </w:rPr>
          <w:t>3</w:t>
        </w:r>
        <w:ins w:id="6" w:author="权晶" w:date="2020-11-24T17:52:00Z">
          <w:r>
            <w:fldChar w:fldCharType="end"/>
          </w:r>
        </w:ins>
      </w:p>
    </w:sdtContent>
    <w:customXmlInsRangeStart w:id="7" w:author="权晶" w:date="2020-11-24T17:52:00Z"/>
  </w:sdt>
  <w:customXmlInsRangeEnd w:id="7"/>
  <w:p w:rsidR="004A0D86" w:rsidRDefault="004A0D8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3E8" w:rsidRDefault="00D813E8" w:rsidP="00F7517D">
      <w:r>
        <w:separator/>
      </w:r>
    </w:p>
  </w:footnote>
  <w:footnote w:type="continuationSeparator" w:id="0">
    <w:p w:rsidR="00D813E8" w:rsidRDefault="00D813E8" w:rsidP="00F751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715DB"/>
    <w:rsid w:val="000309D9"/>
    <w:rsid w:val="0011697F"/>
    <w:rsid w:val="0016218B"/>
    <w:rsid w:val="001755A0"/>
    <w:rsid w:val="00191982"/>
    <w:rsid w:val="002944E1"/>
    <w:rsid w:val="00406072"/>
    <w:rsid w:val="004740F7"/>
    <w:rsid w:val="004A0D86"/>
    <w:rsid w:val="004E7151"/>
    <w:rsid w:val="004F34D0"/>
    <w:rsid w:val="0055721D"/>
    <w:rsid w:val="006371BA"/>
    <w:rsid w:val="006E3B98"/>
    <w:rsid w:val="00747726"/>
    <w:rsid w:val="00853678"/>
    <w:rsid w:val="008A16B9"/>
    <w:rsid w:val="008B3148"/>
    <w:rsid w:val="008B4D3C"/>
    <w:rsid w:val="008F52F4"/>
    <w:rsid w:val="00973B7F"/>
    <w:rsid w:val="009B391F"/>
    <w:rsid w:val="00B715DB"/>
    <w:rsid w:val="00BC2AED"/>
    <w:rsid w:val="00C52DD0"/>
    <w:rsid w:val="00CD676D"/>
    <w:rsid w:val="00D22B32"/>
    <w:rsid w:val="00D803DF"/>
    <w:rsid w:val="00D813E8"/>
    <w:rsid w:val="00DD6041"/>
    <w:rsid w:val="00F00F56"/>
    <w:rsid w:val="00F7517D"/>
    <w:rsid w:val="00F94E8B"/>
    <w:rsid w:val="00FF02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5DB"/>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51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517D"/>
    <w:rPr>
      <w:rFonts w:ascii="Times New Roman" w:eastAsia="宋体" w:hAnsi="Times New Roman" w:cs="Times New Roman"/>
      <w:kern w:val="0"/>
      <w:sz w:val="18"/>
      <w:szCs w:val="18"/>
    </w:rPr>
  </w:style>
  <w:style w:type="paragraph" w:styleId="a4">
    <w:name w:val="footer"/>
    <w:basedOn w:val="a"/>
    <w:link w:val="Char0"/>
    <w:uiPriority w:val="99"/>
    <w:unhideWhenUsed/>
    <w:rsid w:val="00F7517D"/>
    <w:pPr>
      <w:tabs>
        <w:tab w:val="center" w:pos="4153"/>
        <w:tab w:val="right" w:pos="8306"/>
      </w:tabs>
      <w:snapToGrid w:val="0"/>
      <w:jc w:val="left"/>
    </w:pPr>
    <w:rPr>
      <w:sz w:val="18"/>
      <w:szCs w:val="18"/>
    </w:rPr>
  </w:style>
  <w:style w:type="character" w:customStyle="1" w:styleId="Char0">
    <w:name w:val="页脚 Char"/>
    <w:basedOn w:val="a0"/>
    <w:link w:val="a4"/>
    <w:uiPriority w:val="99"/>
    <w:rsid w:val="00F7517D"/>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1755A0"/>
    <w:rPr>
      <w:sz w:val="18"/>
      <w:szCs w:val="18"/>
    </w:rPr>
  </w:style>
  <w:style w:type="character" w:customStyle="1" w:styleId="Char1">
    <w:name w:val="批注框文本 Char"/>
    <w:basedOn w:val="a0"/>
    <w:link w:val="a5"/>
    <w:uiPriority w:val="99"/>
    <w:semiHidden/>
    <w:rsid w:val="001755A0"/>
    <w:rPr>
      <w:rFonts w:ascii="Times New Roman" w:eastAsia="宋体" w:hAnsi="Times New Roman" w:cs="Times New Roman"/>
      <w:kern w:val="0"/>
      <w:sz w:val="18"/>
      <w:szCs w:val="18"/>
    </w:rPr>
  </w:style>
  <w:style w:type="paragraph" w:styleId="a6">
    <w:name w:val="Revision"/>
    <w:hidden/>
    <w:uiPriority w:val="99"/>
    <w:semiHidden/>
    <w:rsid w:val="008B4D3C"/>
    <w:rPr>
      <w:rFonts w:ascii="Times New Roman" w:eastAsia="宋体" w:hAnsi="Times New Roman"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229</Words>
  <Characters>1308</Characters>
  <Application>Microsoft Office Word</Application>
  <DocSecurity>0</DocSecurity>
  <Lines>10</Lines>
  <Paragraphs>3</Paragraphs>
  <ScaleCrop>false</ScaleCrop>
  <Company>Chinese ORG</Company>
  <LinksUpToDate>false</LinksUpToDate>
  <CharactersWithSpaces>1534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13</cp:revision>
  <cp:lastPrinted>2020-11-24T09:50:00Z</cp:lastPrinted>
  <dcterms:created xsi:type="dcterms:W3CDTF">2020-11-18T07:49:00Z</dcterms:created>
  <dcterms:modified xsi:type="dcterms:W3CDTF">2021-08-25T01:16:00Z</dcterms:modified>
</cp:coreProperties>
</file>